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278CB" w14:textId="77777777" w:rsidR="00A4147C" w:rsidRDefault="00A4147C" w:rsidP="0025090D">
      <w:pPr>
        <w:spacing w:after="0" w:line="240" w:lineRule="auto"/>
      </w:pPr>
      <w:r>
        <w:separator/>
      </w:r>
    </w:p>
  </w:endnote>
  <w:endnote w:type="continuationSeparator" w:id="0">
    <w:p w14:paraId="64C8284D" w14:textId="77777777" w:rsidR="00A4147C" w:rsidRDefault="00A4147C" w:rsidP="0025090D">
      <w:pPr>
        <w:spacing w:after="0" w:line="240" w:lineRule="auto"/>
      </w:pPr>
      <w:r>
        <w:continuationSeparator/>
      </w:r>
    </w:p>
  </w:endnote>
  <w:endnote w:type="continuationNotice" w:id="1">
    <w:p w14:paraId="55826185" w14:textId="77777777" w:rsidR="00A4147C" w:rsidRDefault="00A41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B6A76" w14:textId="77777777" w:rsidR="00A4147C" w:rsidRDefault="00A4147C" w:rsidP="0025090D">
      <w:pPr>
        <w:spacing w:after="0" w:line="240" w:lineRule="auto"/>
      </w:pPr>
      <w:r>
        <w:separator/>
      </w:r>
    </w:p>
  </w:footnote>
  <w:footnote w:type="continuationSeparator" w:id="0">
    <w:p w14:paraId="00EF4AD7" w14:textId="77777777" w:rsidR="00A4147C" w:rsidRDefault="00A4147C" w:rsidP="0025090D">
      <w:pPr>
        <w:spacing w:after="0" w:line="240" w:lineRule="auto"/>
      </w:pPr>
      <w:r>
        <w:continuationSeparator/>
      </w:r>
    </w:p>
  </w:footnote>
  <w:footnote w:type="continuationNotice" w:id="1">
    <w:p w14:paraId="3D98044F" w14:textId="77777777" w:rsidR="00A4147C" w:rsidRDefault="00A4147C">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1DE7"/>
    <w:rsid w:val="00A168F2"/>
    <w:rsid w:val="00A21279"/>
    <w:rsid w:val="00A22FB8"/>
    <w:rsid w:val="00A24AA5"/>
    <w:rsid w:val="00A30F65"/>
    <w:rsid w:val="00A366AA"/>
    <w:rsid w:val="00A36B19"/>
    <w:rsid w:val="00A4147C"/>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2021-05-14T09:42:00Z</dcterms:modified>
</cp:coreProperties>
</file>